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6285F" w14:textId="77777777" w:rsidR="00E954D7" w:rsidRPr="00C748D3" w:rsidRDefault="00E954D7" w:rsidP="00E954D7">
      <w:pPr>
        <w:pStyle w:val="Zhlav"/>
        <w:jc w:val="center"/>
        <w:rPr>
          <w:ins w:id="0" w:author="Jagošová, Alena" w:date="2019-10-04T11:02:00Z"/>
          <w:rFonts w:ascii="Arial" w:hAnsi="Arial" w:cs="Arial"/>
          <w:b/>
          <w:sz w:val="20"/>
          <w:szCs w:val="20"/>
          <w:u w:val="single"/>
        </w:rPr>
      </w:pPr>
      <w:ins w:id="1" w:author="Jagošová, Alena" w:date="2019-10-04T11:02:00Z">
        <w:r w:rsidRPr="00C748D3">
          <w:rPr>
            <w:rFonts w:ascii="Arial" w:hAnsi="Arial" w:cs="Arial"/>
            <w:b/>
            <w:sz w:val="20"/>
            <w:szCs w:val="20"/>
            <w:u w:val="single"/>
          </w:rPr>
          <w:t xml:space="preserve">Příloha </w:t>
        </w:r>
        <w:r>
          <w:rPr>
            <w:rFonts w:ascii="Arial" w:hAnsi="Arial" w:cs="Arial"/>
            <w:b/>
            <w:sz w:val="20"/>
            <w:szCs w:val="20"/>
            <w:u w:val="single"/>
          </w:rPr>
          <w:t>3</w:t>
        </w:r>
      </w:ins>
    </w:p>
    <w:p w14:paraId="71979A60" w14:textId="1F0A3531" w:rsidR="00E954D7" w:rsidRPr="00C748D3" w:rsidRDefault="00E954D7" w:rsidP="00E954D7">
      <w:pPr>
        <w:pStyle w:val="Zhlav"/>
        <w:jc w:val="center"/>
        <w:rPr>
          <w:ins w:id="2" w:author="Jagošová, Alena" w:date="2019-10-04T11:02:00Z"/>
          <w:rFonts w:ascii="Arial" w:hAnsi="Arial" w:cs="Arial"/>
          <w:b/>
          <w:sz w:val="20"/>
          <w:szCs w:val="20"/>
        </w:rPr>
      </w:pPr>
      <w:ins w:id="3" w:author="Jagošová, Alena" w:date="2019-10-04T11:02:00Z">
        <w:r>
          <w:rPr>
            <w:rFonts w:ascii="Arial" w:hAnsi="Arial" w:cs="Arial"/>
            <w:b/>
            <w:sz w:val="20"/>
            <w:szCs w:val="20"/>
          </w:rPr>
          <w:t>Technické parametry uváděné prodávajícím</w:t>
        </w:r>
      </w:ins>
    </w:p>
    <w:p w14:paraId="70A217D8" w14:textId="77777777" w:rsidR="00C6346E" w:rsidRPr="002617DC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lang w:eastAsia="cs-CZ"/>
        </w:rPr>
      </w:pPr>
    </w:p>
    <w:p w14:paraId="1579B939" w14:textId="6ED27304" w:rsidR="002A03CD" w:rsidRDefault="00C6346E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617DC">
        <w:rPr>
          <w:rFonts w:ascii="Arial" w:eastAsia="Times New Roman" w:hAnsi="Arial" w:cs="Arial"/>
          <w:lang w:eastAsia="cs-CZ"/>
        </w:rPr>
        <w:t xml:space="preserve">Prodávající uvede do tabulky k parametrům požadovaným </w:t>
      </w:r>
      <w:del w:id="4" w:author="Jagošová, Alena" w:date="2019-10-04T11:03:00Z">
        <w:r w:rsidRPr="002617DC" w:rsidDel="00385988">
          <w:rPr>
            <w:rFonts w:ascii="Arial" w:eastAsia="Times New Roman" w:hAnsi="Arial" w:cs="Arial"/>
            <w:lang w:eastAsia="cs-CZ"/>
          </w:rPr>
          <w:delText>zadavatele</w:delText>
        </w:r>
      </w:del>
      <w:ins w:id="5" w:author="Jagošová, Alena" w:date="2019-10-04T11:03:00Z">
        <w:r w:rsidR="00385988">
          <w:rPr>
            <w:rFonts w:ascii="Arial" w:eastAsia="Times New Roman" w:hAnsi="Arial" w:cs="Arial"/>
            <w:lang w:eastAsia="cs-CZ"/>
          </w:rPr>
          <w:t>kupující</w:t>
        </w:r>
      </w:ins>
      <w:r w:rsidRPr="002617DC">
        <w:rPr>
          <w:rFonts w:ascii="Arial" w:eastAsia="Times New Roman" w:hAnsi="Arial" w:cs="Arial"/>
          <w:lang w:eastAsia="cs-CZ"/>
        </w:rPr>
        <w:t>m skutečné parametry nabízeného zařízení.</w:t>
      </w:r>
    </w:p>
    <w:p w14:paraId="79C38E01" w14:textId="77777777" w:rsidR="003A53BA" w:rsidRDefault="003A53BA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EC00E4" w:rsidRPr="00682F47" w14:paraId="6F084C3D" w14:textId="77777777" w:rsidTr="00A30CB9">
        <w:tc>
          <w:tcPr>
            <w:tcW w:w="3119" w:type="dxa"/>
            <w:shd w:val="clear" w:color="auto" w:fill="auto"/>
            <w:vAlign w:val="center"/>
          </w:tcPr>
          <w:p w14:paraId="4E5E90AA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Typ izolátoru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E096DD" w14:textId="7118771D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  <w:i/>
                <w:highlight w:val="yellow"/>
              </w:rPr>
            </w:pPr>
            <w:r w:rsidRPr="00A565C6">
              <w:rPr>
                <w:rFonts w:cs="Arial"/>
                <w:i/>
                <w:highlight w:val="lightGray"/>
              </w:rPr>
              <w:t xml:space="preserve">Tabulku vyplní </w:t>
            </w:r>
            <w:del w:id="6" w:author="Jagošová, Alena" w:date="2019-10-11T08:57:00Z">
              <w:r w:rsidRPr="00A565C6" w:rsidDel="006D336C">
                <w:rPr>
                  <w:rFonts w:cs="Arial"/>
                  <w:i/>
                  <w:highlight w:val="lightGray"/>
                </w:rPr>
                <w:delText xml:space="preserve">uchazeč </w:delText>
              </w:r>
            </w:del>
            <w:ins w:id="7" w:author="Jagošová, Alena" w:date="2019-10-11T08:57:00Z">
              <w:r w:rsidR="006D336C">
                <w:rPr>
                  <w:rFonts w:cs="Arial"/>
                  <w:i/>
                  <w:highlight w:val="lightGray"/>
                </w:rPr>
                <w:t xml:space="preserve"> účastník </w:t>
              </w:r>
            </w:ins>
            <w:r w:rsidRPr="00A565C6">
              <w:rPr>
                <w:rFonts w:cs="Arial"/>
                <w:i/>
                <w:highlight w:val="lightGray"/>
              </w:rPr>
              <w:t>ke každému typu izolátoru.</w:t>
            </w:r>
          </w:p>
        </w:tc>
      </w:tr>
      <w:tr w:rsidR="00EC00E4" w:rsidRPr="00682F47" w14:paraId="466048C0" w14:textId="77777777" w:rsidTr="00A30CB9">
        <w:tc>
          <w:tcPr>
            <w:tcW w:w="3119" w:type="dxa"/>
            <w:shd w:val="clear" w:color="auto" w:fill="auto"/>
            <w:vAlign w:val="center"/>
          </w:tcPr>
          <w:p w14:paraId="2C61A397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Typové zkoušky provedené v rozsahu a podle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8CDB332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highlight w:val="yellow"/>
              </w:rPr>
            </w:pPr>
            <w:r w:rsidRPr="003E5B81">
              <w:rPr>
                <w:rFonts w:cs="Arial"/>
                <w:szCs w:val="22"/>
              </w:rPr>
              <w:t xml:space="preserve">ČSN 34 8023 a ČSN 34 8024 pro izolátory podpěrné, </w:t>
            </w:r>
            <w:r>
              <w:rPr>
                <w:rFonts w:cs="Arial"/>
                <w:szCs w:val="22"/>
              </w:rPr>
              <w:br/>
            </w:r>
            <w:r w:rsidRPr="003E5B81">
              <w:rPr>
                <w:rFonts w:cs="Arial"/>
                <w:szCs w:val="22"/>
              </w:rPr>
              <w:t>ČSN IEC 383-1 a ČSN EN 60383-2 pro izolátory závěsné</w:t>
            </w:r>
            <w:r>
              <w:rPr>
                <w:rFonts w:cs="Arial"/>
                <w:szCs w:val="22"/>
              </w:rPr>
              <w:t xml:space="preserve"> keramické</w:t>
            </w:r>
            <w:r w:rsidRPr="003E5B81">
              <w:rPr>
                <w:rFonts w:cs="Arial"/>
                <w:szCs w:val="22"/>
              </w:rPr>
              <w:t xml:space="preserve">, </w:t>
            </w:r>
            <w:r>
              <w:rPr>
                <w:rFonts w:cs="Arial"/>
                <w:szCs w:val="22"/>
              </w:rPr>
              <w:br/>
            </w:r>
            <w:r w:rsidRPr="003E5B81">
              <w:rPr>
                <w:rFonts w:cs="Arial"/>
                <w:szCs w:val="22"/>
              </w:rPr>
              <w:t xml:space="preserve">ČSN 34 8041 a ČSN 34 8042 pro průchodku vstupní, </w:t>
            </w:r>
            <w:r>
              <w:rPr>
                <w:rFonts w:cs="Arial"/>
                <w:szCs w:val="22"/>
              </w:rPr>
              <w:br/>
            </w:r>
            <w:r w:rsidRPr="003E5B81">
              <w:rPr>
                <w:rFonts w:cs="Arial"/>
                <w:szCs w:val="22"/>
              </w:rPr>
              <w:t>ČSN EN 60168 a ČSN IEC 273 pro podpěru staniční.</w:t>
            </w:r>
          </w:p>
        </w:tc>
      </w:tr>
      <w:tr w:rsidR="00EC00E4" w:rsidRPr="00682F47" w14:paraId="0691D267" w14:textId="77777777" w:rsidTr="00A30CB9">
        <w:tc>
          <w:tcPr>
            <w:tcW w:w="3119" w:type="dxa"/>
            <w:shd w:val="clear" w:color="auto" w:fill="auto"/>
            <w:vAlign w:val="center"/>
          </w:tcPr>
          <w:p w14:paraId="76D3C171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Název akreditované zkušebny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4B10822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highlight w:val="yellow"/>
              </w:rPr>
            </w:pPr>
          </w:p>
        </w:tc>
      </w:tr>
      <w:tr w:rsidR="00EC00E4" w:rsidRPr="00682F47" w14:paraId="34DF3178" w14:textId="77777777" w:rsidTr="00A30CB9">
        <w:tc>
          <w:tcPr>
            <w:tcW w:w="3119" w:type="dxa"/>
            <w:shd w:val="clear" w:color="auto" w:fill="auto"/>
            <w:vAlign w:val="center"/>
          </w:tcPr>
          <w:p w14:paraId="234168ED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Datum provedení zkoušek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F6305B8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highlight w:val="yellow"/>
              </w:rPr>
            </w:pPr>
          </w:p>
        </w:tc>
      </w:tr>
      <w:tr w:rsidR="00EC00E4" w:rsidRPr="00682F47" w14:paraId="3860171E" w14:textId="77777777" w:rsidTr="00A30CB9">
        <w:tc>
          <w:tcPr>
            <w:tcW w:w="3119" w:type="dxa"/>
            <w:shd w:val="clear" w:color="auto" w:fill="auto"/>
            <w:vAlign w:val="center"/>
          </w:tcPr>
          <w:p w14:paraId="7179A953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  <w:b/>
              </w:rPr>
            </w:pPr>
            <w:r w:rsidRPr="00A565C6">
              <w:rPr>
                <w:rFonts w:cs="Arial"/>
                <w:b/>
              </w:rPr>
              <w:t>Výsledek zkoušek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361C219" w14:textId="77777777" w:rsidR="00EC00E4" w:rsidRPr="00A565C6" w:rsidRDefault="00EC00E4" w:rsidP="00A30CB9">
            <w:pPr>
              <w:pStyle w:val="Zkladntext"/>
              <w:spacing w:before="60" w:after="60"/>
              <w:jc w:val="left"/>
              <w:rPr>
                <w:rFonts w:cs="Arial"/>
              </w:rPr>
            </w:pPr>
          </w:p>
        </w:tc>
      </w:tr>
    </w:tbl>
    <w:p w14:paraId="5963B22A" w14:textId="77777777" w:rsidR="00EC00E4" w:rsidRPr="00E23657" w:rsidRDefault="00EC00E4" w:rsidP="00EC00E4">
      <w:pPr>
        <w:tabs>
          <w:tab w:val="left" w:pos="284"/>
        </w:tabs>
        <w:spacing w:before="120" w:after="120"/>
        <w:jc w:val="center"/>
        <w:rPr>
          <w:rFonts w:ascii="Arial" w:hAnsi="Arial" w:cs="Arial"/>
          <w:b/>
        </w:rPr>
      </w:pPr>
    </w:p>
    <w:tbl>
      <w:tblPr>
        <w:tblW w:w="96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67"/>
        <w:gridCol w:w="1238"/>
        <w:gridCol w:w="1238"/>
        <w:gridCol w:w="1238"/>
        <w:gridCol w:w="1239"/>
        <w:gridCol w:w="9"/>
      </w:tblGrid>
      <w:tr w:rsidR="00EC00E4" w14:paraId="0DBAA9F2" w14:textId="77777777" w:rsidTr="00A30CB9"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14:paraId="60B6CE0C" w14:textId="77777777" w:rsidR="00EC00E4" w:rsidRDefault="00EC00E4" w:rsidP="00A30CB9">
            <w:pPr>
              <w:spacing w:before="40" w:after="20"/>
              <w:ind w:left="57" w:right="57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00B8590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napToGrid w:val="0"/>
                <w:color w:val="000000"/>
              </w:rPr>
            </w:pPr>
          </w:p>
        </w:tc>
        <w:tc>
          <w:tcPr>
            <w:tcW w:w="4962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50FD209" w14:textId="088253CE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Požadavek </w:t>
            </w:r>
            <w:del w:id="8" w:author="Jagošová, Alena" w:date="2019-10-04T11:03:00Z">
              <w:r w:rsidDel="00385988">
                <w:rPr>
                  <w:rFonts w:ascii="Arial" w:hAnsi="Arial" w:cs="Arial"/>
                  <w:b/>
                  <w:snapToGrid w:val="0"/>
                  <w:color w:val="000000"/>
                </w:rPr>
                <w:delText>zadavatele</w:delText>
              </w:r>
            </w:del>
            <w:ins w:id="9" w:author="Jagošová, Alena" w:date="2019-10-04T11:03:00Z">
              <w:r w:rsidR="00385988">
                <w:rPr>
                  <w:rFonts w:ascii="Arial" w:hAnsi="Arial" w:cs="Arial"/>
                  <w:b/>
                  <w:snapToGrid w:val="0"/>
                  <w:color w:val="000000"/>
                </w:rPr>
                <w:t>kupujícího</w:t>
              </w:r>
            </w:ins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</w:p>
          <w:p w14:paraId="3AF96C40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Údaje k potvrzení nabídky dodavatele – ANO/NE nebo k doplnění dodavatelem</w:t>
            </w:r>
          </w:p>
        </w:tc>
      </w:tr>
      <w:tr w:rsidR="00EC00E4" w14:paraId="462BDCF8" w14:textId="77777777" w:rsidTr="00A30CB9">
        <w:trPr>
          <w:gridAfter w:val="1"/>
          <w:wAfter w:w="9" w:type="dxa"/>
          <w:tblHeader/>
        </w:trPr>
        <w:tc>
          <w:tcPr>
            <w:tcW w:w="41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166275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Typové provedení izolátoru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C0F86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47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6C8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VPA 135/12a</w:t>
            </w:r>
          </w:p>
        </w:tc>
        <w:tc>
          <w:tcPr>
            <w:tcW w:w="247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8A21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VPA 216/8a </w:t>
            </w:r>
          </w:p>
        </w:tc>
      </w:tr>
      <w:tr w:rsidR="00EC00E4" w14:paraId="0F28201A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C8ECCA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0BAEE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031F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7AC0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0452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9F33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1239A243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3E3E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Počet sukýnek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9E3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ks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D869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F69B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7692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85D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BEBCFA9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A24E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Povrchová dráha do středu krčku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6C7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F5AA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540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5713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1EFD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980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9466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72D16DA0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3CFA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Výška vodiče v krčku nad konstrukcí H</w:t>
            </w:r>
            <w:r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(± 10 mm)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3C52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CA77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290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054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7C84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445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C57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18E73405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7594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krčku (± 3,5 mm) D</w:t>
            </w:r>
            <w:r>
              <w:rPr>
                <w:rFonts w:cs="Arial"/>
                <w:szCs w:val="22"/>
                <w:vertAlign w:val="sub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A2A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C6FB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2F86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0530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F6A6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18D0268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6500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hlavy (+ 0/-9 mm) D</w:t>
            </w:r>
            <w:r>
              <w:rPr>
                <w:rFonts w:cs="Arial"/>
                <w:szCs w:val="22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B23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27D4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BD1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FE38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676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685AF8C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32C3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sucha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3AA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145F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7C72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E5AC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E388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D3AAC15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7136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deště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1F47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A788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E3D8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D4B3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9AFD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6AF13313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891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Přeskokové střídavé napětí za sucha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A4BB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C5E32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69DA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80D4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F412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6627EB68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4641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Přeskokové střídavé napětí za deště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0A3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FC89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F1F5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503D8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4604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240CD1F6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EDA76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rázové napětí 1,2/50 µs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A700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8570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135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FCB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E3F6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216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0D2A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51CAEEA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8BB5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Pevnost v ohybu v krčku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613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593E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6655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7974F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6FAB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601E94C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1EE6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Upevnění ke konstrukci pomocí šroubu do závitu armatury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139DD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CB18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4290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8F44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EE6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15C07DE3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B01A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7E5A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349A4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F7A9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FB7E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D63B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</w:tbl>
    <w:p w14:paraId="14AA28E3" w14:textId="52153AAF" w:rsidR="00EC00E4" w:rsidRPr="008B7EBB" w:rsidDel="00275C6A" w:rsidRDefault="00EC00E4" w:rsidP="00275C6A">
      <w:pPr>
        <w:tabs>
          <w:tab w:val="center" w:pos="7088"/>
        </w:tabs>
        <w:spacing w:before="120"/>
        <w:jc w:val="both"/>
        <w:rPr>
          <w:del w:id="10" w:author="Štěpka, Vratislav" w:date="2019-11-07T12:45:00Z"/>
          <w:rFonts w:ascii="Arial" w:hAnsi="Arial" w:cs="Arial"/>
          <w:b/>
        </w:rPr>
      </w:pPr>
      <w:del w:id="11" w:author="Štěpka, Vratislav" w:date="2019-11-07T12:45:00Z">
        <w:r w:rsidRPr="008B7EBB" w:rsidDel="00275C6A">
          <w:rPr>
            <w:rFonts w:ascii="Arial" w:hAnsi="Arial" w:cs="Arial"/>
            <w:b/>
          </w:rPr>
          <w:tab/>
          <w:delText>VPA</w:delText>
        </w:r>
      </w:del>
    </w:p>
    <w:p w14:paraId="5EEF4183" w14:textId="4409F607" w:rsidR="00EC00E4" w:rsidRPr="00774D57" w:rsidRDefault="00EC00E4" w:rsidP="00EC00E4">
      <w:pPr>
        <w:tabs>
          <w:tab w:val="center" w:pos="7088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ab/>
      </w:r>
      <w:del w:id="12" w:author="Vránová, Bedřiška" w:date="2019-10-17T14:00:00Z">
        <w:r w:rsidRPr="00774D57" w:rsidDel="00FB49E6">
          <w:rPr>
            <w:rFonts w:ascii="Arial" w:hAnsi="Arial" w:cs="Arial"/>
            <w:b/>
            <w:noProof/>
          </w:rPr>
          <w:drawing>
            <wp:inline distT="0" distB="0" distL="0" distR="0" wp14:anchorId="1198D5E6" wp14:editId="4D30414F">
              <wp:extent cx="1697379" cy="1805661"/>
              <wp:effectExtent l="0" t="0" r="0" b="4445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1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9813" cy="18188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tbl>
      <w:tblPr>
        <w:tblW w:w="96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67"/>
        <w:gridCol w:w="1238"/>
        <w:gridCol w:w="1238"/>
        <w:gridCol w:w="1238"/>
        <w:gridCol w:w="1239"/>
        <w:gridCol w:w="9"/>
      </w:tblGrid>
      <w:tr w:rsidR="00EC00E4" w14:paraId="0B038007" w14:textId="77777777" w:rsidTr="00A30CB9"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hideMark/>
          </w:tcPr>
          <w:p w14:paraId="1BB12F82" w14:textId="77777777" w:rsidR="00EC00E4" w:rsidRDefault="00EC00E4" w:rsidP="00A30CB9">
            <w:pPr>
              <w:pageBreakBefore/>
              <w:spacing w:before="40" w:after="20"/>
              <w:ind w:left="57" w:right="57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Název položky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77785DCC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noProof/>
                <w:snapToGrid w:val="0"/>
                <w:color w:val="000000"/>
              </w:rPr>
            </w:pPr>
          </w:p>
        </w:tc>
        <w:tc>
          <w:tcPr>
            <w:tcW w:w="4962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FB35790" w14:textId="0AD5ACBA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Požadavek </w:t>
            </w:r>
            <w:del w:id="13" w:author="Jagošová, Alena" w:date="2019-10-04T11:03:00Z">
              <w:r w:rsidDel="00385988">
                <w:rPr>
                  <w:rFonts w:ascii="Arial" w:hAnsi="Arial" w:cs="Arial"/>
                  <w:b/>
                  <w:snapToGrid w:val="0"/>
                  <w:color w:val="000000"/>
                </w:rPr>
                <w:delText>zadavatele</w:delText>
              </w:r>
            </w:del>
            <w:ins w:id="14" w:author="Jagošová, Alena" w:date="2019-10-04T11:03:00Z">
              <w:r w:rsidR="00385988">
                <w:rPr>
                  <w:rFonts w:ascii="Arial" w:hAnsi="Arial" w:cs="Arial"/>
                  <w:b/>
                  <w:snapToGrid w:val="0"/>
                  <w:color w:val="000000"/>
                </w:rPr>
                <w:t>kupujícího</w:t>
              </w:r>
            </w:ins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</w:p>
          <w:p w14:paraId="7E332446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Údaje k potvrzení nabídky dodavatele – ANO/NE nebo k doplnění dodavatelem</w:t>
            </w:r>
          </w:p>
        </w:tc>
      </w:tr>
      <w:tr w:rsidR="00EC00E4" w14:paraId="56D954F7" w14:textId="77777777" w:rsidTr="00A30CB9">
        <w:trPr>
          <w:gridAfter w:val="1"/>
          <w:wAfter w:w="9" w:type="dxa"/>
          <w:tblHeader/>
        </w:trPr>
        <w:tc>
          <w:tcPr>
            <w:tcW w:w="41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5343E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Typové provedení izolátoru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14AC4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47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041D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VPAv 135/12/8a</w:t>
            </w:r>
          </w:p>
        </w:tc>
        <w:tc>
          <w:tcPr>
            <w:tcW w:w="247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0AE3E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VZL 50/435</w:t>
            </w:r>
          </w:p>
        </w:tc>
      </w:tr>
      <w:tr w:rsidR="00EC00E4" w14:paraId="03BEA793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9D7CC4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860C4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18D1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ED0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17D8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6035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1ECC2F45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6F78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Počet sukýnek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29DB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ks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69989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1B06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2917D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6038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44BB949F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2543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Povrchová dráha do středu krčku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41D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F8BF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530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AC34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0143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2DEC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6BEC8B76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6217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bookmarkStart w:id="15" w:name="OLE_LINK1" w:colFirst="2" w:colLast="2"/>
            <w:r>
              <w:rPr>
                <w:rFonts w:cs="Arial"/>
                <w:szCs w:val="22"/>
              </w:rPr>
              <w:t>Povrchová izolační dráha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ED63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D17E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C982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4816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2EE4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bookmarkEnd w:id="15"/>
      <w:tr w:rsidR="00EC00E4" w14:paraId="638C0B6E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1545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Výška vodiče v krčku nad konstrukcí (± 10 mm)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DC1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7171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288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C509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9A9A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BF7D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25B9F6B7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5FD1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Výška vodiče ve výřezu s pouzdrem nad konstrukcí (± 10 mm)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9B23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48C3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307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1968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B04E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6E30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6001C6DA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84B3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krčku (± 3,5 mm)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A60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8D65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4BA3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6E13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C224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5F1D4189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8910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Vzdálenost os zavěšení (± 13 mm)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50BEC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1FCB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9E64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2E87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435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E6D4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9E3C63D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FB9E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sucha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C7D85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815BC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9AEC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3078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322E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45E9372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B621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deště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CAA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E717D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ACD1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90B0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83B6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2CA49D07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23FA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Přeskokové střídavé napětí za sucha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0410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B647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7AD0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602A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130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2CF5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1F350AAC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F048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Přeskokové střídavé napětí za deště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6D2B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D182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3AF3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4422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AD9C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6D967F39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2985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rázové napětí 1,2/50 µs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C6A1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FD3C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135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AC1B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6252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CDD1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7CDD05EA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A5A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Pevnost v ohybu v krčku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639F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D7DB7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9CBE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CE8A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2960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00AA12DB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8CB22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Pevnost v ohybu ve výřezu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AB33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80D2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C219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1E956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6130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2324B14D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19AD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Specifické mechanické zatížení v tahu (SML)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FCB94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C7EB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47C2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9899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E51F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764B340C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A50C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Šířka výřezu v pouzdře pro vodič (± 2 mm)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A18A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BFF5A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FFD3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4394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5D68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70BEF20B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A553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Upevnění ke konstrukci pomocí šroubu do závitu armatury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2975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5235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99E4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831D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CDB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0A7ABCFC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86E8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 xml:space="preserve">Armatury s pánvičkami pro paličky </w:t>
            </w:r>
            <w:r>
              <w:rPr>
                <w:rFonts w:cs="Arial"/>
                <w:snapToGrid w:val="0"/>
                <w:color w:val="000000"/>
                <w:szCs w:val="22"/>
              </w:rPr>
              <w:sym w:font="Symbol" w:char="F0C6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C5650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0158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7559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8BC9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5730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14:paraId="61447244" w14:textId="77777777" w:rsidTr="00A30CB9"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BC6E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99A3C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B436" w14:textId="77777777" w:rsidR="00EC00E4" w:rsidRDefault="00EC00E4" w:rsidP="00A30CB9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28DF" w14:textId="77777777" w:rsidR="00EC00E4" w:rsidRDefault="00EC00E4" w:rsidP="00A30CB9">
            <w:pPr>
              <w:pStyle w:val="Zkladntext"/>
              <w:tabs>
                <w:tab w:val="decimal" w:pos="747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E820" w14:textId="77777777" w:rsidR="00EC00E4" w:rsidRDefault="00EC00E4" w:rsidP="00A30CB9">
            <w:pPr>
              <w:pStyle w:val="Zkladntext"/>
              <w:tabs>
                <w:tab w:val="decimal" w:pos="784"/>
              </w:tabs>
              <w:spacing w:before="40" w:after="2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--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F569" w14:textId="77777777" w:rsidR="00EC00E4" w:rsidRDefault="00EC00E4" w:rsidP="00A30CB9">
            <w:pPr>
              <w:pStyle w:val="Zkladntext"/>
              <w:tabs>
                <w:tab w:val="decimal" w:pos="680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</w:tbl>
    <w:p w14:paraId="19E09297" w14:textId="6528B2A4" w:rsidR="00EC00E4" w:rsidRPr="008B7EBB" w:rsidRDefault="00EC00E4" w:rsidP="00EC00E4">
      <w:pPr>
        <w:tabs>
          <w:tab w:val="center" w:pos="2268"/>
          <w:tab w:val="center" w:pos="7088"/>
        </w:tabs>
        <w:spacing w:before="120"/>
        <w:jc w:val="both"/>
        <w:rPr>
          <w:rFonts w:ascii="Arial" w:hAnsi="Arial" w:cs="Arial"/>
          <w:b/>
        </w:rPr>
      </w:pPr>
      <w:r w:rsidRPr="008B7EBB">
        <w:rPr>
          <w:rFonts w:ascii="Arial" w:hAnsi="Arial" w:cs="Arial"/>
          <w:b/>
        </w:rPr>
        <w:tab/>
      </w:r>
      <w:del w:id="16" w:author="Vránová, Bedřiška" w:date="2019-10-17T14:00:00Z">
        <w:r w:rsidRPr="008B7EBB" w:rsidDel="00FB49E6">
          <w:rPr>
            <w:rFonts w:ascii="Arial" w:hAnsi="Arial" w:cs="Arial"/>
            <w:b/>
          </w:rPr>
          <w:delText>VPA</w:delText>
        </w:r>
        <w:r w:rsidDel="00FB49E6">
          <w:rPr>
            <w:rFonts w:ascii="Arial" w:hAnsi="Arial" w:cs="Arial"/>
            <w:b/>
          </w:rPr>
          <w:delText>v</w:delText>
        </w:r>
      </w:del>
      <w:r w:rsidRPr="008B7EBB">
        <w:rPr>
          <w:rFonts w:ascii="Arial" w:hAnsi="Arial" w:cs="Arial"/>
          <w:b/>
        </w:rPr>
        <w:tab/>
      </w:r>
      <w:del w:id="17" w:author="Vránová, Bedřiška" w:date="2019-10-17T14:00:00Z">
        <w:r w:rsidRPr="008B7EBB" w:rsidDel="00FB49E6">
          <w:rPr>
            <w:rFonts w:ascii="Arial" w:hAnsi="Arial" w:cs="Arial"/>
            <w:b/>
          </w:rPr>
          <w:delText>V</w:delText>
        </w:r>
        <w:r w:rsidDel="00FB49E6">
          <w:rPr>
            <w:rFonts w:ascii="Arial" w:hAnsi="Arial" w:cs="Arial"/>
            <w:b/>
          </w:rPr>
          <w:delText>ZL</w:delText>
        </w:r>
      </w:del>
    </w:p>
    <w:p w14:paraId="5764764F" w14:textId="7B184933" w:rsidR="00EC00E4" w:rsidRPr="00774D57" w:rsidRDefault="00EC00E4" w:rsidP="00EC00E4">
      <w:pPr>
        <w:tabs>
          <w:tab w:val="center" w:pos="2268"/>
          <w:tab w:val="center" w:pos="7088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del w:id="18" w:author="Vránová, Bedřiška" w:date="2019-10-17T14:00:00Z">
        <w:r w:rsidRPr="00774D57" w:rsidDel="00FB49E6">
          <w:rPr>
            <w:rFonts w:ascii="Arial" w:hAnsi="Arial" w:cs="Arial"/>
            <w:b/>
            <w:noProof/>
          </w:rPr>
          <w:drawing>
            <wp:inline distT="0" distB="0" distL="0" distR="0" wp14:anchorId="0DEC93E8" wp14:editId="590DA24D">
              <wp:extent cx="1751162" cy="1838650"/>
              <wp:effectExtent l="0" t="0" r="1905" b="0"/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1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99930" cy="188985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  <w:r w:rsidRPr="00774D57">
        <w:rPr>
          <w:rFonts w:ascii="Arial" w:hAnsi="Arial" w:cs="Arial"/>
          <w:b/>
        </w:rPr>
        <w:tab/>
      </w:r>
      <w:del w:id="19" w:author="Vránová, Bedřiška" w:date="2019-10-17T14:00:00Z">
        <w:r w:rsidRPr="00660542" w:rsidDel="00FB49E6">
          <w:rPr>
            <w:noProof/>
          </w:rPr>
          <w:drawing>
            <wp:inline distT="0" distB="0" distL="0" distR="0" wp14:anchorId="4DFEEBA1" wp14:editId="6DBD1293">
              <wp:extent cx="1864865" cy="825016"/>
              <wp:effectExtent l="0" t="0" r="2540" b="0"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1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24293" cy="8513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441B8B2B" w14:textId="77777777" w:rsidR="00EC00E4" w:rsidRDefault="00EC00E4" w:rsidP="00EC00E4">
      <w:pPr>
        <w:widowControl w:val="0"/>
        <w:spacing w:before="40" w:after="20"/>
        <w:ind w:left="284" w:right="57" w:hanging="227"/>
        <w:rPr>
          <w:rFonts w:ascii="Arial" w:hAnsi="Arial" w:cs="Arial"/>
          <w:noProof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67"/>
        <w:gridCol w:w="2476"/>
        <w:gridCol w:w="2477"/>
        <w:gridCol w:w="9"/>
      </w:tblGrid>
      <w:tr w:rsidR="00EC00E4" w:rsidRPr="00EC335D" w14:paraId="595E7FF9" w14:textId="77777777" w:rsidTr="00A30CB9">
        <w:tc>
          <w:tcPr>
            <w:tcW w:w="4111" w:type="dxa"/>
            <w:tcBorders>
              <w:top w:val="single" w:sz="8" w:space="0" w:color="auto"/>
              <w:left w:val="single" w:sz="8" w:space="0" w:color="auto"/>
            </w:tcBorders>
          </w:tcPr>
          <w:p w14:paraId="6FB6BB9F" w14:textId="77777777" w:rsidR="00EC00E4" w:rsidRPr="0062047E" w:rsidRDefault="00EC00E4" w:rsidP="00A30CB9">
            <w:pPr>
              <w:pageBreakBefore/>
              <w:spacing w:before="40" w:after="2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2047E"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Název položky</w:t>
            </w:r>
          </w:p>
        </w:tc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</w:tcPr>
          <w:p w14:paraId="5048BC25" w14:textId="77777777" w:rsidR="00EC00E4" w:rsidRPr="00A41FEB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96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166BB2D" w14:textId="42501976" w:rsidR="00EC00E4" w:rsidRPr="00270142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2047E">
              <w:rPr>
                <w:rFonts w:ascii="Arial" w:hAnsi="Arial" w:cs="Arial"/>
                <w:b/>
                <w:snapToGrid w:val="0"/>
                <w:color w:val="000000"/>
              </w:rPr>
              <w:t xml:space="preserve">Požadavek </w:t>
            </w:r>
            <w:del w:id="20" w:author="Jagošová, Alena" w:date="2019-10-04T11:03:00Z">
              <w:r w:rsidRPr="0062047E" w:rsidDel="00385988">
                <w:rPr>
                  <w:rFonts w:ascii="Arial" w:hAnsi="Arial" w:cs="Arial"/>
                  <w:b/>
                  <w:snapToGrid w:val="0"/>
                  <w:color w:val="000000"/>
                </w:rPr>
                <w:delText>zadavatele</w:delText>
              </w:r>
            </w:del>
            <w:ins w:id="21" w:author="Jagošová, Alena" w:date="2019-10-04T11:03:00Z">
              <w:r w:rsidR="00385988">
                <w:rPr>
                  <w:rFonts w:ascii="Arial" w:hAnsi="Arial" w:cs="Arial"/>
                  <w:b/>
                  <w:snapToGrid w:val="0"/>
                  <w:color w:val="000000"/>
                </w:rPr>
                <w:t>kupujícího</w:t>
              </w:r>
            </w:ins>
            <w:r w:rsidRPr="00270142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</w:p>
          <w:p w14:paraId="2D2757C2" w14:textId="77777777" w:rsidR="00EC00E4" w:rsidRPr="0062047E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270142">
              <w:rPr>
                <w:rFonts w:ascii="Arial" w:hAnsi="Arial" w:cs="Arial"/>
              </w:rPr>
              <w:t>Údaje k potvrzení nabídky dodavatele – ANO/NE nebo k doplnění dodavatelem</w:t>
            </w:r>
          </w:p>
        </w:tc>
      </w:tr>
      <w:tr w:rsidR="00EC00E4" w:rsidRPr="00EC335D" w14:paraId="3FFFECAA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  <w:tblHeader/>
        </w:trPr>
        <w:tc>
          <w:tcPr>
            <w:tcW w:w="41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604CC6" w14:textId="77777777" w:rsidR="00EC00E4" w:rsidRPr="00EC335D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Typové p</w:t>
            </w:r>
            <w:r w:rsidRPr="00EC335D">
              <w:rPr>
                <w:rFonts w:cs="Arial"/>
                <w:szCs w:val="22"/>
              </w:rPr>
              <w:t>rovedení izolátoru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E0F30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495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744F" w14:textId="77777777" w:rsidR="00EC00E4" w:rsidRPr="00B46200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CBV</w:t>
            </w:r>
            <w:r w:rsidRPr="00B46200">
              <w:rPr>
                <w:rFonts w:cs="Arial"/>
                <w:b/>
                <w:szCs w:val="22"/>
              </w:rPr>
              <w:t xml:space="preserve"> 22/250</w:t>
            </w:r>
          </w:p>
        </w:tc>
      </w:tr>
      <w:tr w:rsidR="00EC00E4" w:rsidRPr="00EC335D" w14:paraId="1458EFE1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271A3C" w14:textId="77777777" w:rsidR="00EC00E4" w:rsidRPr="00EC335D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65FE3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7D7A" w14:textId="77777777" w:rsidR="00EC00E4" w:rsidRPr="008741E2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 w:rsidRPr="008741E2">
              <w:rPr>
                <w:rFonts w:cs="Arial"/>
                <w:szCs w:val="22"/>
              </w:rPr>
              <w:t>C 110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8E74" w14:textId="77777777" w:rsidR="00EC00E4" w:rsidRPr="008741E2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4608A4C9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4868" w14:textId="77777777" w:rsidR="00EC00E4" w:rsidRPr="009D545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 w:rsidRPr="009D5454">
              <w:rPr>
                <w:rFonts w:cs="Arial"/>
                <w:szCs w:val="22"/>
              </w:rPr>
              <w:t>Povrchová izolační dráha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8410" w14:textId="77777777" w:rsidR="00EC00E4" w:rsidRPr="009D545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9D5454">
              <w:rPr>
                <w:rFonts w:cs="Arial"/>
                <w:szCs w:val="22"/>
              </w:rPr>
              <w:t>mm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422F" w14:textId="77777777" w:rsidR="00EC00E4" w:rsidRPr="009D5454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 w:rsidRPr="009D5454">
              <w:rPr>
                <w:rFonts w:cs="Arial"/>
                <w:szCs w:val="22"/>
              </w:rPr>
              <w:t>577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0641" w14:textId="77777777" w:rsidR="00EC00E4" w:rsidRPr="008741E2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7F29FE2F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7D33" w14:textId="77777777" w:rsidR="00EC00E4" w:rsidRDefault="00EC00E4" w:rsidP="00A30CB9">
            <w:pPr>
              <w:pStyle w:val="Zkladntext"/>
              <w:tabs>
                <w:tab w:val="left" w:pos="2410"/>
              </w:tabs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Délka svorníku</w:t>
            </w:r>
            <w:r>
              <w:rPr>
                <w:rFonts w:cs="Arial"/>
                <w:snapToGrid w:val="0"/>
                <w:color w:val="000000"/>
                <w:szCs w:val="22"/>
              </w:rPr>
              <w:tab/>
              <w:t xml:space="preserve">L </w:t>
            </w:r>
            <w:r w:rsidRPr="00EC335D">
              <w:rPr>
                <w:rFonts w:cs="Arial"/>
                <w:szCs w:val="22"/>
              </w:rPr>
              <w:t xml:space="preserve">(+ </w:t>
            </w:r>
            <w:r>
              <w:rPr>
                <w:rFonts w:cs="Arial"/>
                <w:szCs w:val="22"/>
              </w:rPr>
              <w:t>1</w:t>
            </w:r>
            <w:r w:rsidRPr="00EC335D">
              <w:rPr>
                <w:rFonts w:cs="Arial"/>
                <w:szCs w:val="22"/>
              </w:rPr>
              <w:t>0/-</w:t>
            </w:r>
            <w:r>
              <w:rPr>
                <w:rFonts w:cs="Arial"/>
                <w:szCs w:val="22"/>
              </w:rPr>
              <w:t>0</w:t>
            </w:r>
            <w:r w:rsidRPr="00EC335D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E0A0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E76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610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6185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52621CF0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4D3C" w14:textId="77777777" w:rsidR="00EC00E4" w:rsidRPr="00EC335D" w:rsidRDefault="00EC00E4" w:rsidP="00A30CB9">
            <w:pPr>
              <w:pStyle w:val="Zkladntext"/>
              <w:tabs>
                <w:tab w:val="left" w:pos="241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Závit svorníku</w:t>
            </w:r>
            <w:r>
              <w:rPr>
                <w:rFonts w:cs="Arial"/>
                <w:szCs w:val="22"/>
              </w:rPr>
              <w:tab/>
              <w:t xml:space="preserve">d </w:t>
            </w:r>
            <w:r w:rsidRPr="00B30245">
              <w:rPr>
                <w:rFonts w:cs="Arial"/>
                <w:szCs w:val="22"/>
              </w:rPr>
              <w:t xml:space="preserve">(± </w:t>
            </w:r>
            <w:r>
              <w:rPr>
                <w:rFonts w:cs="Arial"/>
                <w:szCs w:val="22"/>
              </w:rPr>
              <w:t>0</w:t>
            </w:r>
            <w:r w:rsidRPr="00B30245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A986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5266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C8ED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6A39F078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1229" w14:textId="77777777" w:rsidR="00EC00E4" w:rsidRDefault="00EC00E4" w:rsidP="00A30CB9">
            <w:pPr>
              <w:pStyle w:val="Zkladntext"/>
              <w:tabs>
                <w:tab w:val="left" w:pos="241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průchodky</w:t>
            </w:r>
            <w:r>
              <w:rPr>
                <w:rFonts w:cs="Arial"/>
                <w:szCs w:val="22"/>
              </w:rPr>
              <w:tab/>
              <w:t>d</w:t>
            </w:r>
            <w:r w:rsidRPr="001D69C2"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</w:t>
            </w:r>
            <w:r w:rsidRPr="00EC335D">
              <w:rPr>
                <w:rFonts w:cs="Arial"/>
                <w:szCs w:val="22"/>
              </w:rPr>
              <w:t xml:space="preserve">(+ </w:t>
            </w:r>
            <w:r>
              <w:rPr>
                <w:rFonts w:cs="Arial"/>
                <w:szCs w:val="22"/>
              </w:rPr>
              <w:t>1</w:t>
            </w:r>
            <w:r w:rsidRPr="00EC335D">
              <w:rPr>
                <w:rFonts w:cs="Arial"/>
                <w:szCs w:val="22"/>
              </w:rPr>
              <w:t>0/-</w:t>
            </w:r>
            <w:r>
              <w:rPr>
                <w:rFonts w:cs="Arial"/>
                <w:szCs w:val="22"/>
              </w:rPr>
              <w:t>0</w:t>
            </w:r>
            <w:r w:rsidRPr="00EC335D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62BF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78A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FDEA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522F1E87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0C2D" w14:textId="77777777" w:rsidR="00EC00E4" w:rsidRDefault="00EC00E4" w:rsidP="00A30CB9">
            <w:pPr>
              <w:pStyle w:val="Zkladntext"/>
              <w:tabs>
                <w:tab w:val="left" w:pos="241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průchodky</w:t>
            </w:r>
            <w:r>
              <w:rPr>
                <w:rFonts w:cs="Arial"/>
                <w:szCs w:val="22"/>
              </w:rPr>
              <w:tab/>
              <w:t>d</w:t>
            </w:r>
            <w:r w:rsidRPr="001D69C2">
              <w:rPr>
                <w:rFonts w:cs="Arial"/>
                <w:szCs w:val="22"/>
                <w:vertAlign w:val="subscript"/>
              </w:rPr>
              <w:t>2</w:t>
            </w:r>
            <w:r>
              <w:rPr>
                <w:rFonts w:cs="Arial"/>
                <w:szCs w:val="22"/>
              </w:rPr>
              <w:t xml:space="preserve"> </w:t>
            </w:r>
            <w:r w:rsidRPr="00B30245">
              <w:rPr>
                <w:rFonts w:cs="Arial"/>
                <w:szCs w:val="22"/>
              </w:rPr>
              <w:t xml:space="preserve">(± </w:t>
            </w:r>
            <w:r>
              <w:rPr>
                <w:rFonts w:cs="Arial"/>
                <w:szCs w:val="22"/>
              </w:rPr>
              <w:t>1</w:t>
            </w:r>
            <w:r w:rsidRPr="00B30245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F95B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FE30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365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4104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4B0B308D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0658" w14:textId="77777777" w:rsidR="00EC00E4" w:rsidRPr="00EC335D" w:rsidRDefault="00EC00E4" w:rsidP="00A30CB9">
            <w:pPr>
              <w:pStyle w:val="Zkladntext"/>
              <w:tabs>
                <w:tab w:val="left" w:pos="241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Délka průchodky</w:t>
            </w:r>
            <w:r>
              <w:rPr>
                <w:rFonts w:cs="Arial"/>
                <w:szCs w:val="22"/>
              </w:rPr>
              <w:tab/>
              <w:t xml:space="preserve">a </w:t>
            </w:r>
            <w:r w:rsidRPr="00EC335D">
              <w:rPr>
                <w:rFonts w:cs="Arial"/>
                <w:szCs w:val="22"/>
              </w:rPr>
              <w:t xml:space="preserve">(+ </w:t>
            </w:r>
            <w:r>
              <w:rPr>
                <w:rFonts w:cs="Arial"/>
                <w:szCs w:val="22"/>
              </w:rPr>
              <w:t>1</w:t>
            </w:r>
            <w:r w:rsidRPr="00EC335D">
              <w:rPr>
                <w:rFonts w:cs="Arial"/>
                <w:szCs w:val="22"/>
              </w:rPr>
              <w:t>0/-</w:t>
            </w:r>
            <w:r>
              <w:rPr>
                <w:rFonts w:cs="Arial"/>
                <w:szCs w:val="22"/>
              </w:rPr>
              <w:t>0</w:t>
            </w:r>
            <w:r w:rsidRPr="00EC335D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4DFD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ABAB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235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80E8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6B1BFDB0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7D20" w14:textId="77777777" w:rsidR="00EC00E4" w:rsidRDefault="00EC00E4" w:rsidP="00A30CB9">
            <w:pPr>
              <w:pStyle w:val="Zkladntext"/>
              <w:tabs>
                <w:tab w:val="left" w:pos="241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Délka průchodky</w:t>
            </w:r>
            <w:r>
              <w:rPr>
                <w:rFonts w:cs="Arial"/>
                <w:szCs w:val="22"/>
              </w:rPr>
              <w:tab/>
              <w:t xml:space="preserve">b </w:t>
            </w:r>
            <w:r w:rsidRPr="00EC335D">
              <w:rPr>
                <w:rFonts w:cs="Arial"/>
                <w:szCs w:val="22"/>
              </w:rPr>
              <w:t xml:space="preserve">(+ </w:t>
            </w:r>
            <w:r>
              <w:rPr>
                <w:rFonts w:cs="Arial"/>
                <w:szCs w:val="22"/>
              </w:rPr>
              <w:t>1</w:t>
            </w:r>
            <w:r w:rsidRPr="00EC335D">
              <w:rPr>
                <w:rFonts w:cs="Arial"/>
                <w:szCs w:val="22"/>
              </w:rPr>
              <w:t>0/-</w:t>
            </w:r>
            <w:r>
              <w:rPr>
                <w:rFonts w:cs="Arial"/>
                <w:szCs w:val="22"/>
              </w:rPr>
              <w:t>0</w:t>
            </w:r>
            <w:r w:rsidRPr="00EC335D">
              <w:rPr>
                <w:rFonts w:cs="Arial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D752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1C15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246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53C7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4518FDE9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47A5" w14:textId="77777777" w:rsidR="00EC00E4" w:rsidRPr="00EC335D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Výdržné střídavé napětí za sucha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3E69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2833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EF24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71592B52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B892" w14:textId="77777777" w:rsidR="00EC00E4" w:rsidRPr="00EC335D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Výdržné střídavé napětí za deště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AC95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734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55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9CC5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5DF46200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EF70" w14:textId="77777777" w:rsidR="00EC00E4" w:rsidRPr="00EC335D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Pr="00EC335D">
              <w:rPr>
                <w:rFonts w:cs="Arial"/>
                <w:szCs w:val="22"/>
              </w:rPr>
              <w:t>ázové napětí za sucha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5EE7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74C5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2</w:t>
            </w:r>
            <w:r w:rsidRPr="00EC335D">
              <w:rPr>
                <w:rFonts w:cs="Arial"/>
                <w:szCs w:val="22"/>
              </w:rPr>
              <w:t>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93E3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75677F61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817B" w14:textId="77777777" w:rsidR="00EC00E4" w:rsidRPr="00EC335D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Jmenovitý proud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F93E" w14:textId="77777777" w:rsidR="00EC00E4" w:rsidRPr="00EC335D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83C9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250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7BB4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EC00E4" w:rsidRPr="00EC335D" w14:paraId="51BEEB2E" w14:textId="77777777" w:rsidTr="00A30CB9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ook w:val="00A0" w:firstRow="1" w:lastRow="0" w:firstColumn="1" w:lastColumn="0" w:noHBand="0" w:noVBand="0"/>
        </w:tblPrEx>
        <w:trPr>
          <w:gridAfter w:val="1"/>
          <w:wAfter w:w="9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A806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A45A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F70D" w14:textId="77777777" w:rsidR="00EC00E4" w:rsidRPr="00EC335D" w:rsidRDefault="00EC00E4" w:rsidP="00A30CB9">
            <w:pPr>
              <w:pStyle w:val="Zkladntext"/>
              <w:tabs>
                <w:tab w:val="decimal" w:pos="1418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--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65D9" w14:textId="77777777" w:rsidR="00EC00E4" w:rsidRPr="00EC335D" w:rsidRDefault="00EC00E4" w:rsidP="00A30CB9">
            <w:pPr>
              <w:pStyle w:val="Zkladntext"/>
              <w:tabs>
                <w:tab w:val="decimal" w:pos="1493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</w:tbl>
    <w:p w14:paraId="24512A24" w14:textId="2F7958B9" w:rsidR="00EC00E4" w:rsidRPr="00FB5149" w:rsidRDefault="00EC00E4" w:rsidP="00EC00E4">
      <w:pPr>
        <w:widowControl w:val="0"/>
        <w:tabs>
          <w:tab w:val="center" w:pos="7230"/>
        </w:tabs>
        <w:spacing w:before="40" w:after="20"/>
        <w:ind w:left="284" w:right="57" w:hanging="227"/>
        <w:rPr>
          <w:rFonts w:ascii="Arial" w:hAnsi="Arial" w:cs="Arial"/>
          <w:b/>
          <w:noProof/>
        </w:rPr>
      </w:pPr>
      <w:del w:id="22" w:author="Vránová, Bedřiška" w:date="2019-10-17T14:00:00Z">
        <w:r w:rsidDel="00FB49E6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1" locked="0" layoutInCell="1" allowOverlap="1" wp14:anchorId="3833153E" wp14:editId="4EBC78F6">
              <wp:simplePos x="0" y="0"/>
              <wp:positionH relativeFrom="column">
                <wp:posOffset>3958986</wp:posOffset>
              </wp:positionH>
              <wp:positionV relativeFrom="paragraph">
                <wp:posOffset>281940</wp:posOffset>
              </wp:positionV>
              <wp:extent cx="1498600" cy="2303145"/>
              <wp:effectExtent l="0" t="0" r="6350" b="1905"/>
              <wp:wrapTight wrapText="bothSides">
                <wp:wrapPolygon edited="0">
                  <wp:start x="0" y="0"/>
                  <wp:lineTo x="0" y="21439"/>
                  <wp:lineTo x="21417" y="21439"/>
                  <wp:lineTo x="21417" y="0"/>
                  <wp:lineTo x="0" y="0"/>
                </wp:wrapPolygon>
              </wp:wrapTight>
              <wp:docPr id="6" name="Obráze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1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98600" cy="2303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r w:rsidRPr="00FB5149">
        <w:rPr>
          <w:rFonts w:ascii="Arial" w:hAnsi="Arial" w:cs="Arial"/>
          <w:b/>
          <w:noProof/>
        </w:rPr>
        <w:tab/>
      </w:r>
      <w:r w:rsidRPr="00FB5149">
        <w:rPr>
          <w:rFonts w:ascii="Arial" w:hAnsi="Arial" w:cs="Arial"/>
          <w:b/>
          <w:noProof/>
        </w:rPr>
        <w:tab/>
      </w:r>
      <w:del w:id="23" w:author="Vránová, Bedřiška" w:date="2019-10-17T14:00:00Z">
        <w:r w:rsidRPr="00FB5149" w:rsidDel="00FB49E6">
          <w:rPr>
            <w:rFonts w:ascii="Arial" w:hAnsi="Arial" w:cs="Arial"/>
            <w:b/>
            <w:noProof/>
          </w:rPr>
          <w:delText>CBV</w:delText>
        </w:r>
      </w:del>
    </w:p>
    <w:tbl>
      <w:tblPr>
        <w:tblW w:w="964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709"/>
        <w:gridCol w:w="2122"/>
        <w:gridCol w:w="2132"/>
      </w:tblGrid>
      <w:tr w:rsidR="00EC00E4" w14:paraId="7419C4D2" w14:textId="77777777" w:rsidTr="00A30CB9">
        <w:trPr>
          <w:trHeight w:val="884"/>
        </w:trPr>
        <w:tc>
          <w:tcPr>
            <w:tcW w:w="468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8CA662B" w14:textId="77777777" w:rsidR="00EC00E4" w:rsidRDefault="00EC00E4" w:rsidP="00A30CB9">
            <w:pPr>
              <w:pageBreakBefore/>
              <w:spacing w:before="40" w:after="20"/>
              <w:ind w:left="57" w:right="57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Název položky izolátoru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7BE5736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4254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14:paraId="0C24996C" w14:textId="15ED9F0F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Požadavek </w:t>
            </w:r>
            <w:del w:id="24" w:author="Jagošová, Alena" w:date="2019-10-04T11:03:00Z">
              <w:r w:rsidDel="00385988">
                <w:rPr>
                  <w:rFonts w:ascii="Arial" w:hAnsi="Arial" w:cs="Arial"/>
                  <w:b/>
                  <w:snapToGrid w:val="0"/>
                  <w:color w:val="000000"/>
                </w:rPr>
                <w:delText>zadavatele</w:delText>
              </w:r>
            </w:del>
            <w:ins w:id="25" w:author="Jagošová, Alena" w:date="2019-10-04T11:03:00Z">
              <w:r w:rsidR="00385988">
                <w:rPr>
                  <w:rFonts w:ascii="Arial" w:hAnsi="Arial" w:cs="Arial"/>
                  <w:b/>
                  <w:snapToGrid w:val="0"/>
                  <w:color w:val="000000"/>
                </w:rPr>
                <w:t>kupujícího</w:t>
              </w:r>
            </w:ins>
          </w:p>
          <w:p w14:paraId="731E7FCD" w14:textId="77777777" w:rsidR="00EC00E4" w:rsidRDefault="00EC00E4" w:rsidP="00A30CB9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noProof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Údaje k potvrzení nabídky dodavatele – ANO/NE nebo k doplnění dodavatelem</w:t>
            </w:r>
          </w:p>
        </w:tc>
      </w:tr>
      <w:tr w:rsidR="00EC00E4" w14:paraId="6431B4D6" w14:textId="77777777" w:rsidTr="00A30CB9">
        <w:trPr>
          <w:tblHeader/>
        </w:trPr>
        <w:tc>
          <w:tcPr>
            <w:tcW w:w="46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A0951E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Typové provedení izolátoru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557DE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425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D3C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J 4-125</w:t>
            </w:r>
          </w:p>
        </w:tc>
      </w:tr>
      <w:tr w:rsidR="00EC00E4" w14:paraId="4413B17B" w14:textId="77777777" w:rsidTr="00A30CB9">
        <w:trPr>
          <w:tblHeader/>
        </w:trPr>
        <w:tc>
          <w:tcPr>
            <w:tcW w:w="46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F36861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Keramika – porcelán třídy min.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84DFE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F3AC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C 110</w:t>
            </w:r>
          </w:p>
        </w:tc>
        <w:tc>
          <w:tcPr>
            <w:tcW w:w="21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E4A1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</w:tr>
      <w:tr w:rsidR="00EC00E4" w14:paraId="1E8509CB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8FFA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Počet sukýnek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C50EC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452D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A837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1D8A35D1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72F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Výdržné střídavé napětí za sucha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F6E7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CF2A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5088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07392317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668B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Rázové napětí za sucha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D79C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51D7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7A99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2AD384EC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3E539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Mechanická pevnost v ohybu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9A91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84DE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0A78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133015EE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17B8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Povrchová izolační dráha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BA5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AD44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195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E7BD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7AC03977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FDE3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Výška celkem</w:t>
            </w:r>
            <w:r>
              <w:rPr>
                <w:rFonts w:cs="Arial"/>
                <w:szCs w:val="22"/>
              </w:rPr>
              <w:tab/>
              <w:t>H (± 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D0AB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1CD7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210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5373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1E752136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9081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sukýnek</w:t>
            </w:r>
            <w:r>
              <w:rPr>
                <w:rFonts w:cs="Arial"/>
                <w:szCs w:val="22"/>
              </w:rPr>
              <w:tab/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6B85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B22C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0831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30698762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7CD31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armatury horní</w:t>
            </w:r>
            <w:r>
              <w:rPr>
                <w:rFonts w:cs="Arial"/>
                <w:szCs w:val="22"/>
              </w:rPr>
              <w:tab/>
              <w:t>D</w:t>
            </w:r>
            <w:r>
              <w:rPr>
                <w:rFonts w:cs="Arial"/>
                <w:szCs w:val="22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899A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8049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31DC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6EA398B8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98DC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Průměr armatury dolní</w:t>
            </w:r>
            <w:r>
              <w:rPr>
                <w:rFonts w:cs="Arial"/>
                <w:szCs w:val="22"/>
              </w:rPr>
              <w:tab/>
              <w:t>D</w:t>
            </w:r>
            <w:r>
              <w:rPr>
                <w:rFonts w:cs="Arial"/>
                <w:szCs w:val="22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1D1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EE25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E5C6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5F28581A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C91A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Závit armatury horní</w:t>
            </w:r>
            <w:r>
              <w:rPr>
                <w:rFonts w:cs="Arial"/>
                <w:szCs w:val="22"/>
              </w:rPr>
              <w:tab/>
              <w:t>d (± 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A079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F403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D775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2D2CBAF9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CAEB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Závit armatury horní</w:t>
            </w:r>
            <w:r>
              <w:rPr>
                <w:rFonts w:cs="Arial"/>
                <w:szCs w:val="22"/>
              </w:rPr>
              <w:tab/>
              <w:t>d</w:t>
            </w:r>
            <w:r>
              <w:rPr>
                <w:rFonts w:cs="Arial"/>
                <w:szCs w:val="22"/>
                <w:vertAlign w:val="subscript"/>
              </w:rPr>
              <w:t>1</w:t>
            </w:r>
            <w:r>
              <w:rPr>
                <w:rFonts w:cs="Arial"/>
                <w:szCs w:val="22"/>
              </w:rPr>
              <w:t xml:space="preserve"> (± 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5B50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B98B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ED26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0CC96FE2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DB913" w14:textId="77777777" w:rsidR="00EC00E4" w:rsidRDefault="00EC00E4" w:rsidP="00A30CB9">
            <w:pPr>
              <w:pStyle w:val="Zkladntext"/>
              <w:tabs>
                <w:tab w:val="left" w:pos="2400"/>
              </w:tabs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Závit armatury dolní</w:t>
            </w:r>
            <w:r>
              <w:rPr>
                <w:rFonts w:cs="Arial"/>
                <w:szCs w:val="22"/>
              </w:rPr>
              <w:tab/>
              <w:t>d</w:t>
            </w:r>
            <w:r>
              <w:rPr>
                <w:rFonts w:cs="Arial"/>
                <w:szCs w:val="22"/>
                <w:vertAlign w:val="subscript"/>
              </w:rPr>
              <w:t>2</w:t>
            </w:r>
            <w:r>
              <w:rPr>
                <w:rFonts w:cs="Arial"/>
                <w:szCs w:val="22"/>
              </w:rPr>
              <w:t xml:space="preserve"> (± 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E6D8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B73F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D05E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EC00E4" w14:paraId="1AFBED37" w14:textId="77777777" w:rsidTr="00A30CB9"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DA64" w14:textId="77777777" w:rsidR="00EC00E4" w:rsidRDefault="00EC00E4" w:rsidP="00A30CB9">
            <w:pPr>
              <w:pStyle w:val="Zkladntext"/>
              <w:spacing w:before="40" w:after="20"/>
              <w:ind w:left="284" w:right="57" w:hanging="22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Hmotnost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E506" w14:textId="77777777" w:rsidR="00EC00E4" w:rsidRDefault="00EC00E4" w:rsidP="00A30CB9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07F3" w14:textId="77777777" w:rsidR="00EC00E4" w:rsidRDefault="00EC00E4" w:rsidP="00A30CB9">
            <w:pPr>
              <w:pStyle w:val="Zkladntext"/>
              <w:tabs>
                <w:tab w:val="decimal" w:pos="128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B6FD" w14:textId="77777777" w:rsidR="00EC00E4" w:rsidRDefault="00EC00E4" w:rsidP="00A30CB9">
            <w:pPr>
              <w:pStyle w:val="Zkladntext"/>
              <w:tabs>
                <w:tab w:val="decimal" w:pos="12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4DC820A2" w14:textId="2860F368" w:rsidR="00EC00E4" w:rsidRPr="00FB5149" w:rsidRDefault="00EC00E4" w:rsidP="00EC00E4">
      <w:pPr>
        <w:widowControl w:val="0"/>
        <w:tabs>
          <w:tab w:val="center" w:pos="7513"/>
        </w:tabs>
        <w:spacing w:before="40" w:after="20"/>
        <w:ind w:left="284" w:right="57" w:hanging="227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3CEC5487" wp14:editId="51738DA4">
            <wp:simplePos x="0" y="0"/>
            <wp:positionH relativeFrom="column">
              <wp:posOffset>4421505</wp:posOffset>
            </wp:positionH>
            <wp:positionV relativeFrom="paragraph">
              <wp:posOffset>433525</wp:posOffset>
            </wp:positionV>
            <wp:extent cx="830580" cy="2346325"/>
            <wp:effectExtent l="0" t="0" r="7620" b="0"/>
            <wp:wrapTight wrapText="bothSides">
              <wp:wrapPolygon edited="0">
                <wp:start x="0" y="0"/>
                <wp:lineTo x="0" y="21395"/>
                <wp:lineTo x="21303" y="21395"/>
                <wp:lineTo x="21303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del w:id="26" w:author="Štěpka, Vratislav" w:date="2019-11-07T12:48:00Z">
        <w:r w:rsidRPr="00FB5149" w:rsidDel="00275C6A">
          <w:rPr>
            <w:rFonts w:ascii="Arial" w:hAnsi="Arial" w:cs="Arial"/>
            <w:b/>
            <w:noProof/>
          </w:rPr>
          <w:tab/>
        </w:r>
        <w:r w:rsidRPr="00FB5149" w:rsidDel="00275C6A">
          <w:rPr>
            <w:rFonts w:ascii="Arial" w:hAnsi="Arial" w:cs="Arial"/>
            <w:b/>
            <w:noProof/>
          </w:rPr>
          <w:tab/>
        </w:r>
        <w:r w:rsidDel="00275C6A">
          <w:rPr>
            <w:rFonts w:ascii="Arial" w:hAnsi="Arial" w:cs="Arial"/>
            <w:b/>
            <w:noProof/>
          </w:rPr>
          <w:delText>J-4-125</w:delText>
        </w:r>
      </w:del>
    </w:p>
    <w:p w14:paraId="3D91FE16" w14:textId="77777777" w:rsidR="003A53BA" w:rsidRDefault="003A53BA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27" w:name="_GoBack"/>
      <w:bookmarkEnd w:id="27"/>
    </w:p>
    <w:sectPr w:rsidR="003A53B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93A63" w14:textId="77777777" w:rsidR="003543AF" w:rsidRDefault="003543AF" w:rsidP="00C6346E">
      <w:pPr>
        <w:spacing w:after="0" w:line="240" w:lineRule="auto"/>
      </w:pPr>
      <w:r>
        <w:separator/>
      </w:r>
    </w:p>
  </w:endnote>
  <w:endnote w:type="continuationSeparator" w:id="0">
    <w:p w14:paraId="2E722FDA" w14:textId="77777777" w:rsidR="003543AF" w:rsidRDefault="003543AF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BFE54" w14:textId="77777777" w:rsidR="003543AF" w:rsidRDefault="003543AF" w:rsidP="00C6346E">
      <w:pPr>
        <w:spacing w:after="0" w:line="240" w:lineRule="auto"/>
      </w:pPr>
      <w:r>
        <w:separator/>
      </w:r>
    </w:p>
  </w:footnote>
  <w:footnote w:type="continuationSeparator" w:id="0">
    <w:p w14:paraId="7CB702A2" w14:textId="77777777" w:rsidR="003543AF" w:rsidRDefault="003543AF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F315A" w14:textId="77777777" w:rsidR="00C748D3" w:rsidRPr="00C748D3" w:rsidRDefault="00C748D3" w:rsidP="00C748D3">
    <w:pPr>
      <w:pStyle w:val="Zhlav"/>
      <w:jc w:val="right"/>
      <w:rPr>
        <w:rFonts w:ascii="Arial" w:hAnsi="Arial" w:cs="Arial"/>
        <w:b/>
        <w:sz w:val="18"/>
        <w:szCs w:val="20"/>
      </w:rPr>
    </w:pPr>
    <w:r w:rsidRPr="00C748D3">
      <w:rPr>
        <w:rFonts w:ascii="Arial" w:hAnsi="Arial" w:cs="Arial"/>
        <w:b/>
        <w:sz w:val="18"/>
        <w:szCs w:val="20"/>
      </w:rPr>
      <w:t xml:space="preserve">Číslo smlouvy kupujícího: </w:t>
    </w:r>
    <w:r w:rsidRPr="00C748D3">
      <w:rPr>
        <w:rFonts w:ascii="Arial" w:hAnsi="Arial" w:cs="Arial"/>
        <w:b/>
        <w:sz w:val="18"/>
        <w:szCs w:val="20"/>
        <w:highlight w:val="yellow"/>
      </w:rPr>
      <w:t>doplní zadavatel</w:t>
    </w:r>
  </w:p>
  <w:p w14:paraId="21251E84" w14:textId="77777777" w:rsidR="00C748D3" w:rsidRPr="00C748D3" w:rsidRDefault="00C748D3" w:rsidP="00C748D3">
    <w:pPr>
      <w:pStyle w:val="Zhlav"/>
      <w:jc w:val="right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18"/>
        <w:szCs w:val="20"/>
      </w:rPr>
      <w:t xml:space="preserve">Číslo smlouvy prodávajícího: </w:t>
    </w:r>
    <w:r w:rsidRPr="00C748D3">
      <w:rPr>
        <w:rFonts w:ascii="Arial" w:hAnsi="Arial" w:cs="Arial"/>
        <w:b/>
        <w:sz w:val="18"/>
        <w:szCs w:val="20"/>
        <w:highlight w:val="green"/>
      </w:rPr>
      <w:t>doplní účastník</w:t>
    </w:r>
  </w:p>
  <w:p w14:paraId="2810791C" w14:textId="77777777" w:rsidR="00C748D3" w:rsidRDefault="00C748D3" w:rsidP="002A03CD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1B02E1C5" w14:textId="5F117C5D" w:rsidR="00C748D3" w:rsidRPr="00C748D3" w:rsidRDefault="00C748D3" w:rsidP="00C748D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24"/>
      </w:rPr>
      <w:t xml:space="preserve">Izolátory pro venkovní vedení </w:t>
    </w:r>
    <w:ins w:id="28" w:author="Vránová, Bedřiška" w:date="2019-10-16T15:27:00Z">
      <w:r w:rsidR="00D87144">
        <w:rPr>
          <w:rFonts w:ascii="Arial" w:hAnsi="Arial" w:cs="Arial"/>
          <w:b/>
          <w:sz w:val="24"/>
        </w:rPr>
        <w:t>V</w:t>
      </w:r>
    </w:ins>
    <w:del w:id="29" w:author="Vránová, Bedřiška" w:date="2019-10-16T15:27:00Z">
      <w:r w:rsidR="0076462A" w:rsidDel="00D87144">
        <w:rPr>
          <w:rFonts w:ascii="Arial" w:hAnsi="Arial" w:cs="Arial"/>
          <w:b/>
          <w:sz w:val="24"/>
        </w:rPr>
        <w:delText>N</w:delText>
      </w:r>
    </w:del>
    <w:r w:rsidR="0076462A">
      <w:rPr>
        <w:rFonts w:ascii="Arial" w:hAnsi="Arial" w:cs="Arial"/>
        <w:b/>
        <w:sz w:val="24"/>
      </w:rPr>
      <w:t xml:space="preserve">N a </w:t>
    </w:r>
    <w:ins w:id="30" w:author="Vránová, Bedřiška" w:date="2019-10-16T15:27:00Z">
      <w:r w:rsidR="00D87144">
        <w:rPr>
          <w:rFonts w:ascii="Arial" w:hAnsi="Arial" w:cs="Arial"/>
          <w:b/>
          <w:sz w:val="24"/>
        </w:rPr>
        <w:t>N</w:t>
      </w:r>
    </w:ins>
    <w:del w:id="31" w:author="Vránová, Bedřiška" w:date="2019-10-16T15:27:00Z">
      <w:r w:rsidR="0076462A" w:rsidDel="00D87144">
        <w:rPr>
          <w:rFonts w:ascii="Arial" w:hAnsi="Arial" w:cs="Arial"/>
          <w:b/>
          <w:sz w:val="24"/>
        </w:rPr>
        <w:delText>V</w:delText>
      </w:r>
    </w:del>
    <w:r w:rsidR="0076462A">
      <w:rPr>
        <w:rFonts w:ascii="Arial" w:hAnsi="Arial" w:cs="Arial"/>
        <w:b/>
        <w:sz w:val="24"/>
      </w:rPr>
      <w:t>N</w:t>
    </w:r>
    <w:r w:rsidRPr="00C748D3">
      <w:rPr>
        <w:rFonts w:ascii="Arial" w:hAnsi="Arial" w:cs="Arial"/>
        <w:b/>
        <w:sz w:val="24"/>
      </w:rPr>
      <w:t xml:space="preserve"> </w:t>
    </w:r>
    <w:ins w:id="32" w:author="Jagošová, Alena" w:date="2019-10-04T11:02:00Z">
      <w:r w:rsidR="00E954D7">
        <w:rPr>
          <w:rFonts w:ascii="Arial" w:hAnsi="Arial" w:cs="Arial"/>
          <w:b/>
          <w:sz w:val="24"/>
        </w:rPr>
        <w:t>II</w:t>
      </w:r>
    </w:ins>
  </w:p>
  <w:p w14:paraId="589BF7B0" w14:textId="16E1BE5A" w:rsidR="00C748D3" w:rsidRPr="00C748D3" w:rsidRDefault="00C748D3" w:rsidP="00C748D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24"/>
      </w:rPr>
      <w:t xml:space="preserve">část </w:t>
    </w:r>
    <w:r w:rsidR="00EC00E4">
      <w:rPr>
        <w:rFonts w:ascii="Arial" w:hAnsi="Arial" w:cs="Arial"/>
        <w:b/>
        <w:sz w:val="24"/>
      </w:rPr>
      <w:t>3</w:t>
    </w:r>
    <w:r w:rsidRPr="00C748D3">
      <w:rPr>
        <w:rFonts w:ascii="Arial" w:hAnsi="Arial" w:cs="Arial"/>
        <w:b/>
        <w:sz w:val="24"/>
      </w:rPr>
      <w:t xml:space="preserve">. Izolátory </w:t>
    </w:r>
    <w:ins w:id="33" w:author="Jagošová, Alena" w:date="2019-10-04T11:02:00Z">
      <w:r w:rsidR="00E954D7">
        <w:rPr>
          <w:rFonts w:ascii="Arial" w:hAnsi="Arial" w:cs="Arial"/>
          <w:b/>
          <w:sz w:val="24"/>
        </w:rPr>
        <w:t>V</w:t>
      </w:r>
    </w:ins>
    <w:del w:id="34" w:author="Jagošová, Alena" w:date="2019-10-04T11:02:00Z">
      <w:r w:rsidRPr="00C748D3" w:rsidDel="00E954D7">
        <w:rPr>
          <w:rFonts w:ascii="Arial" w:hAnsi="Arial" w:cs="Arial"/>
          <w:b/>
          <w:sz w:val="24"/>
        </w:rPr>
        <w:delText>N</w:delText>
      </w:r>
    </w:del>
    <w:r w:rsidRPr="00C748D3">
      <w:rPr>
        <w:rFonts w:ascii="Arial" w:hAnsi="Arial" w:cs="Arial"/>
        <w:b/>
        <w:sz w:val="24"/>
      </w:rPr>
      <w:t>N</w:t>
    </w:r>
    <w:ins w:id="35" w:author="Jagošová, Alena" w:date="2019-10-04T11:02:00Z">
      <w:r w:rsidR="00E954D7">
        <w:rPr>
          <w:rFonts w:ascii="Arial" w:hAnsi="Arial" w:cs="Arial"/>
          <w:b/>
          <w:sz w:val="24"/>
        </w:rPr>
        <w:t xml:space="preserve"> - keramika</w:t>
      </w:r>
    </w:ins>
  </w:p>
  <w:p w14:paraId="0111865B" w14:textId="77777777" w:rsidR="00C748D3" w:rsidRDefault="00C748D3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gošová, Alena">
    <w15:presenceInfo w15:providerId="AD" w15:userId="S-1-5-21-1829976490-38137488-3687828710-984722"/>
  </w15:person>
  <w15:person w15:author="Štěpka, Vratislav">
    <w15:presenceInfo w15:providerId="None" w15:userId="Štěpka, Vratislav"/>
  </w15:person>
  <w15:person w15:author="Vránová, Bedřiška">
    <w15:presenceInfo w15:providerId="None" w15:userId="Vránová, Bedřiš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E"/>
    <w:rsid w:val="00036C15"/>
    <w:rsid w:val="000420C3"/>
    <w:rsid w:val="00054A58"/>
    <w:rsid w:val="000554DD"/>
    <w:rsid w:val="00081AE5"/>
    <w:rsid w:val="00096E56"/>
    <w:rsid w:val="000D424A"/>
    <w:rsid w:val="001035E7"/>
    <w:rsid w:val="00141A4B"/>
    <w:rsid w:val="001E17FF"/>
    <w:rsid w:val="0023562D"/>
    <w:rsid w:val="002617DC"/>
    <w:rsid w:val="00275C6A"/>
    <w:rsid w:val="00295B34"/>
    <w:rsid w:val="002A03CD"/>
    <w:rsid w:val="002D3568"/>
    <w:rsid w:val="002F22D4"/>
    <w:rsid w:val="00300762"/>
    <w:rsid w:val="003031FB"/>
    <w:rsid w:val="003543AF"/>
    <w:rsid w:val="00385988"/>
    <w:rsid w:val="003A157A"/>
    <w:rsid w:val="003A53BA"/>
    <w:rsid w:val="00411ED3"/>
    <w:rsid w:val="00421353"/>
    <w:rsid w:val="00456C36"/>
    <w:rsid w:val="004E1EB9"/>
    <w:rsid w:val="0054534D"/>
    <w:rsid w:val="005718D4"/>
    <w:rsid w:val="0057542F"/>
    <w:rsid w:val="005C7B3A"/>
    <w:rsid w:val="00642753"/>
    <w:rsid w:val="006A55D3"/>
    <w:rsid w:val="006D336C"/>
    <w:rsid w:val="00722144"/>
    <w:rsid w:val="007430E0"/>
    <w:rsid w:val="00751497"/>
    <w:rsid w:val="0076462A"/>
    <w:rsid w:val="00784A87"/>
    <w:rsid w:val="00795770"/>
    <w:rsid w:val="0081699C"/>
    <w:rsid w:val="0082615B"/>
    <w:rsid w:val="0087725E"/>
    <w:rsid w:val="008B6CD5"/>
    <w:rsid w:val="008F1D1C"/>
    <w:rsid w:val="0096544F"/>
    <w:rsid w:val="00AB024B"/>
    <w:rsid w:val="00B2129B"/>
    <w:rsid w:val="00B248F5"/>
    <w:rsid w:val="00B67820"/>
    <w:rsid w:val="00BB00E1"/>
    <w:rsid w:val="00BF64B6"/>
    <w:rsid w:val="00C6346E"/>
    <w:rsid w:val="00C6665F"/>
    <w:rsid w:val="00C748D3"/>
    <w:rsid w:val="00C80CFD"/>
    <w:rsid w:val="00CD0358"/>
    <w:rsid w:val="00CF2EF2"/>
    <w:rsid w:val="00D37F5A"/>
    <w:rsid w:val="00D42236"/>
    <w:rsid w:val="00D43E39"/>
    <w:rsid w:val="00D858B4"/>
    <w:rsid w:val="00D87144"/>
    <w:rsid w:val="00DB3486"/>
    <w:rsid w:val="00DB7CF4"/>
    <w:rsid w:val="00E15943"/>
    <w:rsid w:val="00E3159A"/>
    <w:rsid w:val="00E47504"/>
    <w:rsid w:val="00E57574"/>
    <w:rsid w:val="00E954D7"/>
    <w:rsid w:val="00EA1073"/>
    <w:rsid w:val="00EC00E4"/>
    <w:rsid w:val="00F0278B"/>
    <w:rsid w:val="00F33F94"/>
    <w:rsid w:val="00F53B77"/>
    <w:rsid w:val="00F83B1B"/>
    <w:rsid w:val="00FB49E6"/>
    <w:rsid w:val="00FC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47C3"/>
  <w15:docId w15:val="{534640F8-A9C5-4210-AFBC-44B26F29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5718D4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Zkladntext">
    <w:name w:val="Body Text"/>
    <w:basedOn w:val="Normln"/>
    <w:link w:val="ZkladntextChar"/>
    <w:rsid w:val="00784A87"/>
    <w:pPr>
      <w:widowControl w:val="0"/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84A87"/>
    <w:rPr>
      <w:rFonts w:ascii="Arial" w:eastAsia="Times New Roman" w:hAnsi="Arial" w:cs="Times New Roman"/>
      <w:noProof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53B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53B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B53C3-673A-4C53-817A-EA6BCCCF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540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Štěpka, Vratislav</cp:lastModifiedBy>
  <cp:revision>3</cp:revision>
  <dcterms:created xsi:type="dcterms:W3CDTF">2019-11-07T11:44:00Z</dcterms:created>
  <dcterms:modified xsi:type="dcterms:W3CDTF">2019-11-07T11:48:00Z</dcterms:modified>
</cp:coreProperties>
</file>